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1B7" w:rsidRPr="003C61B7" w:rsidRDefault="003C61B7" w:rsidP="003C61B7">
      <w:pPr>
        <w:spacing w:after="0" w:line="240" w:lineRule="auto"/>
        <w:rPr>
          <w:rFonts w:ascii="Cambria" w:hAnsi="Cambria"/>
        </w:rPr>
      </w:pPr>
      <w:r w:rsidRPr="003C61B7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E81109B" wp14:editId="1866F1E6">
                <wp:simplePos x="0" y="0"/>
                <wp:positionH relativeFrom="page">
                  <wp:posOffset>4086225</wp:posOffset>
                </wp:positionH>
                <wp:positionV relativeFrom="paragraph">
                  <wp:posOffset>-266700</wp:posOffset>
                </wp:positionV>
                <wp:extent cx="3522980" cy="736600"/>
                <wp:effectExtent l="0" t="0" r="20320" b="2540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1B7" w:rsidRDefault="003C61B7" w:rsidP="003C61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HW: Interim and OER Reflection</w:t>
                            </w:r>
                          </w:p>
                          <w:p w:rsidR="003C61B7" w:rsidRDefault="003C61B7" w:rsidP="003C61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3C61B7" w:rsidRPr="00FC683D" w:rsidRDefault="003C61B7" w:rsidP="003C61B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Oct. 28th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1109B" id="Rounded Rectangle 3" o:spid="_x0000_s1026" style="position:absolute;margin-left:321.75pt;margin-top:-21pt;width:277.4pt;height:5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" strokeweight="1.5pt">
                <v:textbox>
                  <w:txbxContent>
                    <w:p w:rsidR="003C61B7" w:rsidRDefault="003C61B7" w:rsidP="003C61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HW: Interim and OER Reflection</w:t>
                      </w:r>
                    </w:p>
                    <w:p w:rsidR="003C61B7" w:rsidRDefault="003C61B7" w:rsidP="003C61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3C61B7" w:rsidRPr="00FC683D" w:rsidRDefault="003C61B7" w:rsidP="003C61B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Oct. 28th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C61B7">
        <w:rPr>
          <w:rFonts w:ascii="Cambria" w:hAnsi="Cambria"/>
        </w:rPr>
        <w:t>Name: __________________________________________</w:t>
      </w:r>
      <w:r>
        <w:rPr>
          <w:rFonts w:ascii="Cambria" w:hAnsi="Cambria"/>
        </w:rPr>
        <w:t>________________</w:t>
      </w:r>
    </w:p>
    <w:p w:rsidR="003C61B7" w:rsidRP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</w:p>
    <w:p w:rsid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  <w:r w:rsidRPr="003C61B7">
        <w:rPr>
          <w:rFonts w:ascii="Cambria" w:hAnsi="Cambria"/>
        </w:rPr>
        <w:t>Group member of: ________________________________</w:t>
      </w:r>
      <w:r>
        <w:rPr>
          <w:rFonts w:ascii="Cambria" w:hAnsi="Cambria"/>
        </w:rPr>
        <w:t>_____________</w:t>
      </w:r>
    </w:p>
    <w:p w:rsidR="003C61B7" w:rsidRP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</w:p>
    <w:p w:rsidR="003C61B7" w:rsidRPr="003C61B7" w:rsidRDefault="003C61B7" w:rsidP="003C61B7">
      <w:pPr>
        <w:rPr>
          <w:rFonts w:ascii="Cambria" w:hAnsi="Cambria"/>
        </w:rPr>
      </w:pPr>
      <w:r w:rsidRPr="003C61B7">
        <w:rPr>
          <w:rFonts w:ascii="Cambria" w:hAnsi="Cambria"/>
        </w:rPr>
        <w:t>On a separate piece of paper, using complete sentences, answer the following questions:</w:t>
      </w:r>
    </w:p>
    <w:p w:rsidR="003C61B7" w:rsidRPr="003C61B7" w:rsidRDefault="003C61B7" w:rsidP="003C61B7">
      <w:pPr>
        <w:pStyle w:val="PlainText"/>
        <w:numPr>
          <w:ilvl w:val="0"/>
          <w:numId w:val="1"/>
        </w:numPr>
        <w:rPr>
          <w:rFonts w:ascii="Cambria" w:hAnsi="Cambria"/>
        </w:rPr>
        <w:pPrChange w:id="0" w:author="Leah Ziegler" w:date="2014-10-23T14:41:00Z">
          <w:pPr>
            <w:pStyle w:val="PlainText"/>
          </w:pPr>
        </w:pPrChange>
      </w:pPr>
      <w:r w:rsidRPr="003C61B7">
        <w:rPr>
          <w:rFonts w:ascii="Cambria" w:hAnsi="Cambria"/>
        </w:rPr>
        <w:t>W</w:t>
      </w:r>
      <w:ins w:id="1" w:author="Leah Ziegler" w:date="2014-10-23T14:41:00Z">
        <w:r w:rsidRPr="003C61B7">
          <w:rPr>
            <w:rFonts w:ascii="Cambria" w:hAnsi="Cambria"/>
          </w:rPr>
          <w:t>hat do you like about group work?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2" w:author="Leah Ziegler" w:date="2014-10-23T14:41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1"/>
        </w:numPr>
        <w:rPr>
          <w:rFonts w:ascii="Cambria" w:hAnsi="Cambria"/>
        </w:rPr>
        <w:pPrChange w:id="3" w:author="Leah Ziegler" w:date="2014-10-23T14:41:00Z">
          <w:pPr>
            <w:pStyle w:val="PlainText"/>
          </w:pPr>
        </w:pPrChange>
      </w:pPr>
      <w:ins w:id="4" w:author="Leah Ziegler" w:date="2014-10-23T14:39:00Z">
        <w:r w:rsidRPr="003C61B7">
          <w:rPr>
            <w:rFonts w:ascii="Cambria" w:hAnsi="Cambria"/>
          </w:rPr>
          <w:t xml:space="preserve">What </w:t>
        </w:r>
      </w:ins>
      <w:ins w:id="5" w:author="Leah Ziegler" w:date="2014-10-23T14:41:00Z">
        <w:r w:rsidRPr="003C61B7">
          <w:rPr>
            <w:rFonts w:ascii="Cambria" w:hAnsi="Cambria"/>
          </w:rPr>
          <w:t xml:space="preserve">is a </w:t>
        </w:r>
      </w:ins>
      <w:ins w:id="6" w:author="Leah Ziegler" w:date="2014-10-23T14:43:00Z">
        <w:r w:rsidRPr="003C61B7">
          <w:rPr>
            <w:rFonts w:ascii="Cambria" w:hAnsi="Cambria"/>
          </w:rPr>
          <w:t>strength</w:t>
        </w:r>
      </w:ins>
      <w:ins w:id="7" w:author="Leah Ziegler" w:date="2014-10-23T14:41:00Z">
        <w:r w:rsidRPr="003C61B7">
          <w:rPr>
            <w:rFonts w:ascii="Cambria" w:hAnsi="Cambria"/>
          </w:rPr>
          <w:t xml:space="preserve"> that you think you will bring to the group?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8" w:author="Leah Ziegler" w:date="2014-10-23T14:41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1"/>
        </w:numPr>
        <w:rPr>
          <w:rFonts w:ascii="Cambria" w:hAnsi="Cambria"/>
        </w:rPr>
        <w:pPrChange w:id="9" w:author="Leah Ziegler" w:date="2014-10-23T14:41:00Z">
          <w:pPr>
            <w:pStyle w:val="PlainText"/>
          </w:pPr>
        </w:pPrChange>
      </w:pPr>
      <w:ins w:id="10" w:author="Leah Ziegler" w:date="2014-10-23T14:42:00Z">
        <w:r w:rsidRPr="003C61B7">
          <w:rPr>
            <w:rFonts w:ascii="Cambria" w:hAnsi="Cambria"/>
          </w:rPr>
          <w:t>What is a weakness of yours that you need to be aware of in group work?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11" w:author="Leah Ziegler" w:date="2014-10-23T14:42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1"/>
        </w:numPr>
        <w:rPr>
          <w:rFonts w:ascii="Cambria" w:hAnsi="Cambria"/>
        </w:rPr>
        <w:pPrChange w:id="12" w:author="Leah Ziegler" w:date="2014-10-23T14:41:00Z">
          <w:pPr>
            <w:pStyle w:val="PlainText"/>
          </w:pPr>
        </w:pPrChange>
      </w:pPr>
      <w:ins w:id="13" w:author="Leah Ziegler" w:date="2014-10-23T14:42:00Z">
        <w:r w:rsidRPr="003C61B7">
          <w:rPr>
            <w:rFonts w:ascii="Cambria" w:hAnsi="Cambria"/>
          </w:rPr>
          <w:t>What concerns do you have overall with working in groups (</w:t>
        </w:r>
        <w:proofErr w:type="spellStart"/>
        <w:r w:rsidRPr="003C61B7">
          <w:rPr>
            <w:rFonts w:ascii="Cambria" w:hAnsi="Cambria"/>
          </w:rPr>
          <w:t>ie</w:t>
        </w:r>
        <w:proofErr w:type="spellEnd"/>
        <w:r w:rsidRPr="003C61B7">
          <w:rPr>
            <w:rFonts w:ascii="Cambria" w:hAnsi="Cambria"/>
          </w:rPr>
          <w:t xml:space="preserve"> – people are not nice, I do all the work and other people copy, etc.)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14" w:author="Leah Ziegler" w:date="2014-10-23T14:43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1"/>
        </w:numPr>
        <w:rPr>
          <w:ins w:id="15" w:author="Leah Ziegler" w:date="2014-10-23T14:42:00Z"/>
          <w:rFonts w:ascii="Cambria" w:hAnsi="Cambria"/>
        </w:rPr>
        <w:pPrChange w:id="16" w:author="Leah Ziegler" w:date="2014-10-23T14:41:00Z">
          <w:pPr>
            <w:pStyle w:val="PlainText"/>
          </w:pPr>
        </w:pPrChange>
      </w:pPr>
      <w:ins w:id="17" w:author="Leah Ziegler" w:date="2014-10-23T14:43:00Z">
        <w:r w:rsidRPr="003C61B7">
          <w:rPr>
            <w:rFonts w:ascii="Cambria" w:hAnsi="Cambria"/>
          </w:rPr>
          <w:t>Between now and class tomorrow – find out one interesting fact about each of your group members. Write is below.</w:t>
        </w:r>
      </w:ins>
    </w:p>
    <w:p w:rsidR="003C61B7" w:rsidRDefault="003C61B7"/>
    <w:p w:rsidR="003C61B7" w:rsidRDefault="003C61B7"/>
    <w:p w:rsidR="003C61B7" w:rsidRDefault="003C61B7">
      <w:bookmarkStart w:id="18" w:name="_GoBack"/>
      <w:bookmarkEnd w:id="18"/>
    </w:p>
    <w:p w:rsidR="003C61B7" w:rsidRDefault="003C61B7"/>
    <w:p w:rsidR="003C61B7" w:rsidRDefault="003C61B7"/>
    <w:p w:rsidR="003C61B7" w:rsidRPr="003C61B7" w:rsidRDefault="003C61B7" w:rsidP="003C61B7">
      <w:pPr>
        <w:spacing w:after="0" w:line="240" w:lineRule="auto"/>
        <w:rPr>
          <w:rFonts w:ascii="Cambria" w:hAnsi="Cambria"/>
        </w:rPr>
      </w:pPr>
      <w:r w:rsidRPr="003C61B7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7F4781" wp14:editId="41E6D909">
                <wp:simplePos x="0" y="0"/>
                <wp:positionH relativeFrom="page">
                  <wp:posOffset>4086225</wp:posOffset>
                </wp:positionH>
                <wp:positionV relativeFrom="paragraph">
                  <wp:posOffset>-266700</wp:posOffset>
                </wp:positionV>
                <wp:extent cx="3522980" cy="736600"/>
                <wp:effectExtent l="0" t="0" r="20320" b="2540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1B7" w:rsidRDefault="003C61B7" w:rsidP="003C61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HW: Interim and OER Reflection</w:t>
                            </w:r>
                          </w:p>
                          <w:p w:rsidR="003C61B7" w:rsidRDefault="003C61B7" w:rsidP="003C61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3C61B7" w:rsidRPr="00FC683D" w:rsidRDefault="003C61B7" w:rsidP="003C61B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Oct. 28th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7F4781" id="Rounded Rectangle 4" o:spid="_x0000_s1027" style="position:absolute;margin-left:321.75pt;margin-top:-21pt;width:277.4pt;height:5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" strokeweight="1.5pt">
                <v:textbox>
                  <w:txbxContent>
                    <w:p w:rsidR="003C61B7" w:rsidRDefault="003C61B7" w:rsidP="003C61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HW: Interim and OER Reflection</w:t>
                      </w:r>
                    </w:p>
                    <w:p w:rsidR="003C61B7" w:rsidRDefault="003C61B7" w:rsidP="003C61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3C61B7" w:rsidRPr="00FC683D" w:rsidRDefault="003C61B7" w:rsidP="003C61B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Oct. 28th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3C61B7">
        <w:rPr>
          <w:rFonts w:ascii="Cambria" w:hAnsi="Cambria"/>
        </w:rPr>
        <w:t>Name: __________________________________________</w:t>
      </w:r>
      <w:r>
        <w:rPr>
          <w:rFonts w:ascii="Cambria" w:hAnsi="Cambria"/>
        </w:rPr>
        <w:t>________________</w:t>
      </w:r>
    </w:p>
    <w:p w:rsidR="003C61B7" w:rsidRP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</w:p>
    <w:p w:rsid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  <w:r w:rsidRPr="003C61B7">
        <w:rPr>
          <w:rFonts w:ascii="Cambria" w:hAnsi="Cambria"/>
        </w:rPr>
        <w:t>Group member of: ________________________________</w:t>
      </w:r>
      <w:r>
        <w:rPr>
          <w:rFonts w:ascii="Cambria" w:hAnsi="Cambria"/>
        </w:rPr>
        <w:t>_____________</w:t>
      </w:r>
    </w:p>
    <w:p w:rsidR="003C61B7" w:rsidRPr="003C61B7" w:rsidRDefault="003C61B7" w:rsidP="003C61B7">
      <w:pPr>
        <w:tabs>
          <w:tab w:val="left" w:pos="9240"/>
        </w:tabs>
        <w:spacing w:after="0" w:line="240" w:lineRule="auto"/>
        <w:rPr>
          <w:rFonts w:ascii="Cambria" w:hAnsi="Cambria"/>
        </w:rPr>
      </w:pPr>
    </w:p>
    <w:p w:rsidR="003C61B7" w:rsidRPr="003C61B7" w:rsidRDefault="003C61B7" w:rsidP="003C61B7">
      <w:pPr>
        <w:rPr>
          <w:rFonts w:ascii="Cambria" w:hAnsi="Cambria"/>
        </w:rPr>
      </w:pPr>
      <w:r w:rsidRPr="003C61B7">
        <w:rPr>
          <w:rFonts w:ascii="Cambria" w:hAnsi="Cambria"/>
        </w:rPr>
        <w:t>On a separate piece of paper, using complete sentences, answer the following questions:</w:t>
      </w:r>
    </w:p>
    <w:p w:rsidR="003C61B7" w:rsidRPr="003C61B7" w:rsidRDefault="003C61B7" w:rsidP="003C61B7">
      <w:pPr>
        <w:pStyle w:val="PlainText"/>
        <w:numPr>
          <w:ilvl w:val="0"/>
          <w:numId w:val="3"/>
        </w:numPr>
        <w:rPr>
          <w:rFonts w:ascii="Cambria" w:hAnsi="Cambria"/>
        </w:rPr>
        <w:pPrChange w:id="19" w:author="Leah Ziegler" w:date="2014-10-23T14:41:00Z">
          <w:pPr>
            <w:pStyle w:val="PlainText"/>
          </w:pPr>
        </w:pPrChange>
      </w:pPr>
      <w:r w:rsidRPr="003C61B7">
        <w:rPr>
          <w:rFonts w:ascii="Cambria" w:hAnsi="Cambria"/>
        </w:rPr>
        <w:t>W</w:t>
      </w:r>
      <w:ins w:id="20" w:author="Leah Ziegler" w:date="2014-10-23T14:41:00Z">
        <w:r w:rsidRPr="003C61B7">
          <w:rPr>
            <w:rFonts w:ascii="Cambria" w:hAnsi="Cambria"/>
          </w:rPr>
          <w:t>hat do you like about group work?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21" w:author="Leah Ziegler" w:date="2014-10-23T14:41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3"/>
        </w:numPr>
        <w:rPr>
          <w:rFonts w:ascii="Cambria" w:hAnsi="Cambria"/>
        </w:rPr>
        <w:pPrChange w:id="22" w:author="Leah Ziegler" w:date="2014-10-23T14:41:00Z">
          <w:pPr>
            <w:pStyle w:val="PlainText"/>
          </w:pPr>
        </w:pPrChange>
      </w:pPr>
      <w:ins w:id="23" w:author="Leah Ziegler" w:date="2014-10-23T14:39:00Z">
        <w:r w:rsidRPr="003C61B7">
          <w:rPr>
            <w:rFonts w:ascii="Cambria" w:hAnsi="Cambria"/>
          </w:rPr>
          <w:t xml:space="preserve">What </w:t>
        </w:r>
      </w:ins>
      <w:ins w:id="24" w:author="Leah Ziegler" w:date="2014-10-23T14:41:00Z">
        <w:r w:rsidRPr="003C61B7">
          <w:rPr>
            <w:rFonts w:ascii="Cambria" w:hAnsi="Cambria"/>
          </w:rPr>
          <w:t xml:space="preserve">is a </w:t>
        </w:r>
      </w:ins>
      <w:ins w:id="25" w:author="Leah Ziegler" w:date="2014-10-23T14:43:00Z">
        <w:r w:rsidRPr="003C61B7">
          <w:rPr>
            <w:rFonts w:ascii="Cambria" w:hAnsi="Cambria"/>
          </w:rPr>
          <w:t>strength</w:t>
        </w:r>
      </w:ins>
      <w:ins w:id="26" w:author="Leah Ziegler" w:date="2014-10-23T14:41:00Z">
        <w:r w:rsidRPr="003C61B7">
          <w:rPr>
            <w:rFonts w:ascii="Cambria" w:hAnsi="Cambria"/>
          </w:rPr>
          <w:t xml:space="preserve"> that you think you will bring to the group?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27" w:author="Leah Ziegler" w:date="2014-10-23T14:41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3"/>
        </w:numPr>
        <w:rPr>
          <w:rFonts w:ascii="Cambria" w:hAnsi="Cambria"/>
        </w:rPr>
        <w:pPrChange w:id="28" w:author="Leah Ziegler" w:date="2014-10-23T14:41:00Z">
          <w:pPr>
            <w:pStyle w:val="PlainText"/>
          </w:pPr>
        </w:pPrChange>
      </w:pPr>
      <w:ins w:id="29" w:author="Leah Ziegler" w:date="2014-10-23T14:42:00Z">
        <w:r w:rsidRPr="003C61B7">
          <w:rPr>
            <w:rFonts w:ascii="Cambria" w:hAnsi="Cambria"/>
          </w:rPr>
          <w:t>What is a weakness of yours that you need to be aware of in group work?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30" w:author="Leah Ziegler" w:date="2014-10-23T14:42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3"/>
        </w:numPr>
        <w:rPr>
          <w:rFonts w:ascii="Cambria" w:hAnsi="Cambria"/>
        </w:rPr>
        <w:pPrChange w:id="31" w:author="Leah Ziegler" w:date="2014-10-23T14:41:00Z">
          <w:pPr>
            <w:pStyle w:val="PlainText"/>
          </w:pPr>
        </w:pPrChange>
      </w:pPr>
      <w:ins w:id="32" w:author="Leah Ziegler" w:date="2014-10-23T14:42:00Z">
        <w:r w:rsidRPr="003C61B7">
          <w:rPr>
            <w:rFonts w:ascii="Cambria" w:hAnsi="Cambria"/>
          </w:rPr>
          <w:t>What concerns do you have overall with working in groups (</w:t>
        </w:r>
        <w:proofErr w:type="spellStart"/>
        <w:r w:rsidRPr="003C61B7">
          <w:rPr>
            <w:rFonts w:ascii="Cambria" w:hAnsi="Cambria"/>
          </w:rPr>
          <w:t>ie</w:t>
        </w:r>
        <w:proofErr w:type="spellEnd"/>
        <w:r w:rsidRPr="003C61B7">
          <w:rPr>
            <w:rFonts w:ascii="Cambria" w:hAnsi="Cambria"/>
          </w:rPr>
          <w:t xml:space="preserve"> – people are not nice, I do all the work and other people copy, etc.)</w:t>
        </w:r>
      </w:ins>
    </w:p>
    <w:p w:rsidR="003C61B7" w:rsidRPr="003C61B7" w:rsidRDefault="003C61B7" w:rsidP="003C61B7">
      <w:pPr>
        <w:pStyle w:val="PlainText"/>
        <w:rPr>
          <w:rFonts w:ascii="Cambria" w:hAnsi="Cambria"/>
        </w:rPr>
      </w:pPr>
    </w:p>
    <w:p w:rsidR="003C61B7" w:rsidRPr="003C61B7" w:rsidRDefault="003C61B7" w:rsidP="003C61B7">
      <w:pPr>
        <w:pStyle w:val="PlainText"/>
        <w:rPr>
          <w:ins w:id="33" w:author="Leah Ziegler" w:date="2014-10-23T14:43:00Z"/>
          <w:rFonts w:ascii="Cambria" w:hAnsi="Cambria"/>
        </w:rPr>
      </w:pPr>
    </w:p>
    <w:p w:rsidR="003C61B7" w:rsidRPr="003C61B7" w:rsidRDefault="003C61B7" w:rsidP="003C61B7">
      <w:pPr>
        <w:pStyle w:val="PlainText"/>
        <w:numPr>
          <w:ilvl w:val="0"/>
          <w:numId w:val="3"/>
        </w:numPr>
        <w:rPr>
          <w:ins w:id="34" w:author="Leah Ziegler" w:date="2014-10-23T14:42:00Z"/>
          <w:rFonts w:ascii="Cambria" w:hAnsi="Cambria"/>
        </w:rPr>
        <w:pPrChange w:id="35" w:author="Leah Ziegler" w:date="2014-10-23T14:41:00Z">
          <w:pPr>
            <w:pStyle w:val="PlainText"/>
          </w:pPr>
        </w:pPrChange>
      </w:pPr>
      <w:ins w:id="36" w:author="Leah Ziegler" w:date="2014-10-23T14:43:00Z">
        <w:r w:rsidRPr="003C61B7">
          <w:rPr>
            <w:rFonts w:ascii="Cambria" w:hAnsi="Cambria"/>
          </w:rPr>
          <w:t>Between now and class tomorrow – find out one interesting fact about each of your group members. Write is below.</w:t>
        </w:r>
      </w:ins>
    </w:p>
    <w:p w:rsidR="003C61B7" w:rsidRDefault="003C61B7"/>
    <w:sectPr w:rsidR="003C61B7" w:rsidSect="003C61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01BE7"/>
    <w:multiLevelType w:val="hybridMultilevel"/>
    <w:tmpl w:val="736C6AD8"/>
    <w:lvl w:ilvl="0" w:tplc="28E68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A2AD7"/>
    <w:multiLevelType w:val="hybridMultilevel"/>
    <w:tmpl w:val="736C6AD8"/>
    <w:lvl w:ilvl="0" w:tplc="28E68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5A4D50"/>
    <w:multiLevelType w:val="hybridMultilevel"/>
    <w:tmpl w:val="736C6AD8"/>
    <w:lvl w:ilvl="0" w:tplc="28E68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B7"/>
    <w:rsid w:val="003C61B7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158C59-6CF2-463C-B936-A37FF1C1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61B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61B7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2014-10-27T00:57:00Z</dcterms:created>
  <dcterms:modified xsi:type="dcterms:W3CDTF">2014-10-27T01:03:00Z</dcterms:modified>
</cp:coreProperties>
</file>